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9F3" w:rsidRDefault="00FE74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Приложение № </w:t>
      </w:r>
      <w:r w:rsidR="00EB4787">
        <w:rPr>
          <w:rFonts w:ascii="Times New Roman" w:eastAsia="Times New Roman" w:hAnsi="Times New Roman" w:cs="Times New Roman"/>
          <w:b/>
          <w:sz w:val="28"/>
        </w:rPr>
        <w:t>4</w:t>
      </w:r>
    </w:p>
    <w:p w:rsidR="000A49F3" w:rsidRDefault="00FE745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к Договору №_____</w:t>
      </w:r>
      <w:ins w:id="0" w:author="Zazadze Ramaz" w:date="2015-11-16T11:35:00Z">
        <w:r w:rsidR="00345FDD">
          <w:rPr>
            <w:rFonts w:ascii="Times New Roman" w:eastAsia="Times New Roman" w:hAnsi="Times New Roman" w:cs="Times New Roman"/>
            <w:sz w:val="20"/>
          </w:rPr>
          <w:t>_____________</w:t>
        </w:r>
      </w:ins>
    </w:p>
    <w:p w:rsidR="000A49F3" w:rsidRDefault="00FE745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от </w:t>
      </w:r>
      <w:ins w:id="1" w:author="Zazadze Ramaz" w:date="2015-11-16T11:35:00Z">
        <w:r w:rsidR="00345FDD">
          <w:rPr>
            <w:rFonts w:ascii="Times New Roman" w:eastAsia="Times New Roman" w:hAnsi="Times New Roman" w:cs="Times New Roman"/>
            <w:sz w:val="20"/>
          </w:rPr>
          <w:t>«____» ______</w:t>
        </w:r>
      </w:ins>
      <w:r>
        <w:rPr>
          <w:rFonts w:ascii="Times New Roman" w:eastAsia="Times New Roman" w:hAnsi="Times New Roman" w:cs="Times New Roman"/>
          <w:sz w:val="20"/>
        </w:rPr>
        <w:t>_________2015 г.</w:t>
      </w:r>
    </w:p>
    <w:p w:rsidR="000A49F3" w:rsidRDefault="000A49F3">
      <w:pPr>
        <w:ind w:left="10915"/>
        <w:rPr>
          <w:rFonts w:ascii="Calibri" w:eastAsia="Calibri" w:hAnsi="Calibri" w:cs="Calibri"/>
        </w:rPr>
      </w:pPr>
    </w:p>
    <w:p w:rsidR="00EB4787" w:rsidRDefault="00FE7454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Стоимость </w:t>
      </w:r>
      <w:r w:rsidR="00EB4787">
        <w:rPr>
          <w:rFonts w:ascii="Times New Roman" w:eastAsia="Times New Roman" w:hAnsi="Times New Roman" w:cs="Times New Roman"/>
          <w:b/>
          <w:sz w:val="28"/>
        </w:rPr>
        <w:t>и объемы заправки дизельным топливом ДГУ</w:t>
      </w:r>
    </w:p>
    <w:p w:rsidR="00EB4787" w:rsidRDefault="00EB4787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86"/>
        <w:gridCol w:w="2364"/>
        <w:gridCol w:w="857"/>
        <w:gridCol w:w="1411"/>
        <w:gridCol w:w="1870"/>
        <w:gridCol w:w="1249"/>
        <w:gridCol w:w="1276"/>
      </w:tblGrid>
      <w:tr w:rsidR="00EB4787" w:rsidRPr="00EB4787" w:rsidTr="00EB4787">
        <w:trPr>
          <w:trHeight w:val="10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87">
              <w:rPr>
                <w:rFonts w:ascii="Times New Roman" w:eastAsia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EB478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8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Расход, </w:t>
            </w:r>
            <w:proofErr w:type="gramStart"/>
            <w:r w:rsidRPr="00EB478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EB4787">
              <w:rPr>
                <w:rFonts w:ascii="Times New Roman" w:eastAsia="Times New Roman" w:hAnsi="Times New Roman" w:cs="Times New Roman"/>
                <w:sz w:val="20"/>
                <w:szCs w:val="20"/>
              </w:rPr>
              <w:t>\ч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87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Прогнозное количество дней работы ДГУ в году, дней*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8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Требуемое количество дизельного топлива в год, литров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Цена, </w:t>
            </w:r>
            <w:proofErr w:type="spellStart"/>
            <w:r w:rsidRPr="00EB4787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B4787">
              <w:rPr>
                <w:rFonts w:ascii="Times New Roman" w:eastAsia="Times New Roman" w:hAnsi="Times New Roman" w:cs="Times New Roman"/>
                <w:sz w:val="20"/>
                <w:szCs w:val="20"/>
              </w:rPr>
              <w:t>\литр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Стоимость, </w:t>
            </w:r>
            <w:proofErr w:type="spellStart"/>
            <w:r w:rsidRPr="00EB4787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EB4787" w:rsidRPr="00EB4787" w:rsidTr="00833820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1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ДГУ КПП №1 (64 кВт)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9,9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3,65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867,24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B4787" w:rsidRPr="00EB4787" w:rsidTr="00833820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2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ДГУ КПП №2 (52 кВт)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8,1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3,65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709,56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B4787" w:rsidRPr="00EB4787" w:rsidTr="00833820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3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ДГУ КПП №3 (52 кВт)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8,1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3,65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709,56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B4787" w:rsidRPr="00EB4787" w:rsidTr="00833820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4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ДГУ КПП №4 (64 кВт)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8,1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3,65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709,56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B4787" w:rsidRPr="00EB4787" w:rsidTr="00833820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5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ДГУ КПП №5 (48 кВт)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8,1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3,65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709,56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B4787" w:rsidRPr="00EB4787" w:rsidTr="00833820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6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ДГУ КПП №6 (48 кВт)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8,1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3,65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709,56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B4787" w:rsidRPr="00EB4787" w:rsidTr="00833820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7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ДГУ КПП №7 (48 кВт)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8,1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3,65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709,56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B4787" w:rsidRPr="00EB4787" w:rsidTr="00833820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8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ДГУ КПП №8 (48 кВт)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8,1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3,65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709,56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B4787" w:rsidRPr="00EB4787" w:rsidTr="00833820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9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ДГУ КПП №9 (40 кВт)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3,65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613,2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B4787" w:rsidRPr="00EB4787" w:rsidTr="00833820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10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ДГУ КГ (64 кВт)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9,9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3,65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867,24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B4787" w:rsidRPr="00EB4787" w:rsidTr="00833820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B4787" w:rsidRPr="00EB4787" w:rsidTr="00833820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НДС 18%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B4787" w:rsidRPr="00EB4787" w:rsidTr="00833820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Всего</w:t>
            </w:r>
            <w:r w:rsidR="008A5C14">
              <w:rPr>
                <w:rFonts w:ascii="Arial CYR" w:eastAsia="Times New Roman" w:hAnsi="Arial CYR" w:cs="Arial CYR"/>
                <w:sz w:val="20"/>
                <w:szCs w:val="20"/>
              </w:rPr>
              <w:t xml:space="preserve"> с НДС 18%</w:t>
            </w: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B4787" w:rsidRPr="00EB4787" w:rsidTr="00EB4787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B4787" w:rsidRPr="00EB4787" w:rsidTr="00EB4787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7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B4787">
              <w:rPr>
                <w:rFonts w:ascii="Arial CYR" w:eastAsia="Times New Roman" w:hAnsi="Arial CYR" w:cs="Arial CYR"/>
                <w:sz w:val="20"/>
                <w:szCs w:val="20"/>
              </w:rPr>
              <w:t>* расчетное количество дней работы ДГУ при коэффициенте готовности временных сетей электроснабжения 0,99)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EB4787" w:rsidRPr="00EB4787" w:rsidTr="00EB4787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787" w:rsidRPr="00EB4787" w:rsidRDefault="00EB4787" w:rsidP="00EB47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787" w:rsidRPr="00EB4787" w:rsidRDefault="00EB4787" w:rsidP="00EB47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0A49F3" w:rsidRPr="00E556C6" w:rsidRDefault="000A49F3">
      <w:pPr>
        <w:rPr>
          <w:rFonts w:ascii="Times New Roman" w:eastAsia="Times New Roman" w:hAnsi="Times New Roman" w:cs="Times New Roman"/>
        </w:rPr>
      </w:pPr>
      <w:bookmarkStart w:id="2" w:name="_GoBack"/>
      <w:bookmarkEnd w:id="2"/>
    </w:p>
    <w:p w:rsidR="000A49F3" w:rsidRPr="00E556C6" w:rsidRDefault="000A49F3">
      <w:pPr>
        <w:rPr>
          <w:rFonts w:ascii="Times New Roman" w:eastAsia="Times New Roman" w:hAnsi="Times New Roman" w:cs="Times New Roman"/>
        </w:rPr>
      </w:pPr>
    </w:p>
    <w:p w:rsidR="000A49F3" w:rsidRPr="00E556C6" w:rsidRDefault="00FE7454">
      <w:pPr>
        <w:spacing w:after="0"/>
        <w:rPr>
          <w:rFonts w:ascii="Times New Roman" w:eastAsia="Times New Roman" w:hAnsi="Times New Roman" w:cs="Times New Roman"/>
          <w:b/>
        </w:rPr>
      </w:pPr>
      <w:r w:rsidRPr="00E556C6">
        <w:rPr>
          <w:rFonts w:ascii="Times New Roman" w:eastAsia="Times New Roman" w:hAnsi="Times New Roman" w:cs="Times New Roman"/>
          <w:b/>
        </w:rPr>
        <w:t xml:space="preserve">    ЗАКАЗЧИК: </w:t>
      </w:r>
      <w:r w:rsidRPr="00E556C6">
        <w:rPr>
          <w:rFonts w:ascii="Times New Roman" w:eastAsia="Times New Roman" w:hAnsi="Times New Roman" w:cs="Times New Roman"/>
          <w:b/>
        </w:rPr>
        <w:tab/>
      </w:r>
      <w:r w:rsidRPr="00E556C6">
        <w:rPr>
          <w:rFonts w:ascii="Times New Roman" w:eastAsia="Times New Roman" w:hAnsi="Times New Roman" w:cs="Times New Roman"/>
          <w:b/>
        </w:rPr>
        <w:tab/>
      </w:r>
      <w:r w:rsidRPr="00E556C6">
        <w:rPr>
          <w:rFonts w:ascii="Times New Roman" w:eastAsia="Times New Roman" w:hAnsi="Times New Roman" w:cs="Times New Roman"/>
          <w:b/>
        </w:rPr>
        <w:tab/>
      </w:r>
      <w:r w:rsidRPr="00E556C6">
        <w:rPr>
          <w:rFonts w:ascii="Times New Roman" w:eastAsia="Times New Roman" w:hAnsi="Times New Roman" w:cs="Times New Roman"/>
          <w:b/>
        </w:rPr>
        <w:tab/>
      </w:r>
      <w:r w:rsidRPr="00E556C6">
        <w:rPr>
          <w:rFonts w:ascii="Times New Roman" w:eastAsia="Times New Roman" w:hAnsi="Times New Roman" w:cs="Times New Roman"/>
          <w:b/>
        </w:rPr>
        <w:tab/>
      </w:r>
      <w:r w:rsidRPr="00E556C6">
        <w:rPr>
          <w:rFonts w:ascii="Times New Roman" w:eastAsia="Times New Roman" w:hAnsi="Times New Roman" w:cs="Times New Roman"/>
          <w:b/>
        </w:rPr>
        <w:tab/>
      </w:r>
      <w:r w:rsidRPr="00E556C6">
        <w:rPr>
          <w:rFonts w:ascii="Times New Roman" w:eastAsia="Times New Roman" w:hAnsi="Times New Roman" w:cs="Times New Roman"/>
          <w:b/>
        </w:rPr>
        <w:tab/>
        <w:t xml:space="preserve">ИСПОЛНИТЕЛЬ:                                                                                                                                          </w:t>
      </w:r>
    </w:p>
    <w:p w:rsidR="000A49F3" w:rsidRPr="00E556C6" w:rsidRDefault="00FE7454">
      <w:pPr>
        <w:spacing w:after="0"/>
        <w:rPr>
          <w:rFonts w:ascii="Times New Roman" w:eastAsia="Times New Roman" w:hAnsi="Times New Roman" w:cs="Times New Roman"/>
        </w:rPr>
      </w:pPr>
      <w:r w:rsidRPr="00E556C6">
        <w:rPr>
          <w:rFonts w:ascii="Times New Roman" w:eastAsia="Times New Roman" w:hAnsi="Times New Roman" w:cs="Times New Roman"/>
        </w:rPr>
        <w:t xml:space="preserve">    ООО «ОДПС Сколково»                                                                                                                            </w:t>
      </w:r>
    </w:p>
    <w:p w:rsidR="000A49F3" w:rsidRPr="00E556C6" w:rsidRDefault="00FE7454">
      <w:pPr>
        <w:spacing w:after="0"/>
        <w:rPr>
          <w:rFonts w:ascii="Times New Roman" w:eastAsia="Times New Roman" w:hAnsi="Times New Roman" w:cs="Times New Roman"/>
        </w:rPr>
      </w:pPr>
      <w:r w:rsidRPr="00E556C6">
        <w:rPr>
          <w:rFonts w:ascii="Times New Roman" w:eastAsia="Times New Roman" w:hAnsi="Times New Roman" w:cs="Times New Roman"/>
        </w:rPr>
        <w:t xml:space="preserve"> </w:t>
      </w:r>
      <w:r w:rsidR="002704DB">
        <w:rPr>
          <w:rFonts w:ascii="Times New Roman" w:eastAsia="Times New Roman" w:hAnsi="Times New Roman" w:cs="Times New Roman"/>
        </w:rPr>
        <w:t xml:space="preserve">   </w:t>
      </w:r>
      <w:r w:rsidRPr="00E556C6">
        <w:rPr>
          <w:rFonts w:ascii="Times New Roman" w:eastAsia="Times New Roman" w:hAnsi="Times New Roman" w:cs="Times New Roman"/>
        </w:rPr>
        <w:t xml:space="preserve"> Генеральный директор</w:t>
      </w:r>
    </w:p>
    <w:p w:rsidR="000A49F3" w:rsidRPr="00E556C6" w:rsidRDefault="000A49F3">
      <w:pPr>
        <w:spacing w:after="0"/>
        <w:rPr>
          <w:rFonts w:ascii="Times New Roman" w:eastAsia="Times New Roman" w:hAnsi="Times New Roman" w:cs="Times New Roman"/>
        </w:rPr>
      </w:pPr>
    </w:p>
    <w:p w:rsidR="000A49F3" w:rsidRPr="00E556C6" w:rsidRDefault="00FE7454">
      <w:pPr>
        <w:spacing w:after="0"/>
        <w:rPr>
          <w:rFonts w:ascii="Times New Roman" w:eastAsia="Times New Roman" w:hAnsi="Times New Roman" w:cs="Times New Roman"/>
        </w:rPr>
      </w:pPr>
      <w:r w:rsidRPr="00E556C6">
        <w:rPr>
          <w:rFonts w:ascii="Times New Roman" w:eastAsia="Times New Roman" w:hAnsi="Times New Roman" w:cs="Times New Roman"/>
        </w:rPr>
        <w:t xml:space="preserve">    ________________А.С. Савченко  </w:t>
      </w:r>
      <w:r w:rsidRPr="00E556C6">
        <w:rPr>
          <w:rFonts w:ascii="Times New Roman" w:eastAsia="Times New Roman" w:hAnsi="Times New Roman" w:cs="Times New Roman"/>
        </w:rPr>
        <w:tab/>
      </w:r>
      <w:r w:rsidRPr="00E556C6">
        <w:rPr>
          <w:rFonts w:ascii="Times New Roman" w:eastAsia="Times New Roman" w:hAnsi="Times New Roman" w:cs="Times New Roman"/>
        </w:rPr>
        <w:tab/>
      </w:r>
      <w:r w:rsidRPr="00E556C6">
        <w:rPr>
          <w:rFonts w:ascii="Times New Roman" w:eastAsia="Times New Roman" w:hAnsi="Times New Roman" w:cs="Times New Roman"/>
        </w:rPr>
        <w:tab/>
      </w:r>
      <w:r w:rsidRPr="00E556C6">
        <w:rPr>
          <w:rFonts w:ascii="Times New Roman" w:eastAsia="Times New Roman" w:hAnsi="Times New Roman" w:cs="Times New Roman"/>
        </w:rPr>
        <w:tab/>
      </w:r>
      <w:r w:rsidRPr="00E556C6">
        <w:rPr>
          <w:rFonts w:ascii="Times New Roman" w:eastAsia="Times New Roman" w:hAnsi="Times New Roman" w:cs="Times New Roman"/>
        </w:rPr>
        <w:tab/>
        <w:t>_______________Ф.И.О.</w:t>
      </w:r>
    </w:p>
    <w:p w:rsidR="000A49F3" w:rsidRPr="00E556C6" w:rsidRDefault="00347F7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proofErr w:type="spellStart"/>
      <w:r w:rsidR="00FE7454" w:rsidRPr="00E556C6">
        <w:rPr>
          <w:rFonts w:ascii="Times New Roman" w:eastAsia="Times New Roman" w:hAnsi="Times New Roman" w:cs="Times New Roman"/>
          <w:sz w:val="24"/>
        </w:rPr>
        <w:t>м.п</w:t>
      </w:r>
      <w:proofErr w:type="spellEnd"/>
      <w:r w:rsidR="00FE7454" w:rsidRPr="00E556C6">
        <w:rPr>
          <w:rFonts w:ascii="Times New Roman" w:eastAsia="Times New Roman" w:hAnsi="Times New Roman" w:cs="Times New Roman"/>
          <w:sz w:val="24"/>
        </w:rPr>
        <w:t xml:space="preserve">.      </w:t>
      </w:r>
      <w:r w:rsidR="00FE7454" w:rsidRPr="00E556C6">
        <w:rPr>
          <w:rFonts w:ascii="Times New Roman" w:eastAsia="Times New Roman" w:hAnsi="Times New Roman" w:cs="Times New Roman"/>
          <w:sz w:val="24"/>
        </w:rPr>
        <w:tab/>
      </w:r>
      <w:r w:rsidR="00FE7454" w:rsidRPr="00E556C6">
        <w:rPr>
          <w:rFonts w:ascii="Times New Roman" w:eastAsia="Times New Roman" w:hAnsi="Times New Roman" w:cs="Times New Roman"/>
          <w:sz w:val="24"/>
        </w:rPr>
        <w:tab/>
      </w:r>
      <w:r w:rsidR="00FE7454" w:rsidRPr="00E556C6">
        <w:rPr>
          <w:rFonts w:ascii="Times New Roman" w:eastAsia="Times New Roman" w:hAnsi="Times New Roman" w:cs="Times New Roman"/>
          <w:sz w:val="24"/>
        </w:rPr>
        <w:tab/>
      </w:r>
      <w:r w:rsidR="00FE7454" w:rsidRPr="00E556C6">
        <w:rPr>
          <w:rFonts w:ascii="Times New Roman" w:eastAsia="Times New Roman" w:hAnsi="Times New Roman" w:cs="Times New Roman"/>
          <w:sz w:val="24"/>
        </w:rPr>
        <w:tab/>
      </w:r>
      <w:r w:rsidR="00FE7454" w:rsidRPr="00E556C6">
        <w:rPr>
          <w:rFonts w:ascii="Times New Roman" w:eastAsia="Times New Roman" w:hAnsi="Times New Roman" w:cs="Times New Roman"/>
          <w:sz w:val="24"/>
        </w:rPr>
        <w:tab/>
      </w:r>
      <w:r w:rsidR="00FE7454" w:rsidRPr="00E556C6">
        <w:rPr>
          <w:rFonts w:ascii="Times New Roman" w:eastAsia="Times New Roman" w:hAnsi="Times New Roman" w:cs="Times New Roman"/>
          <w:sz w:val="24"/>
        </w:rPr>
        <w:tab/>
      </w:r>
      <w:r w:rsidR="00FE7454" w:rsidRPr="00E556C6">
        <w:rPr>
          <w:rFonts w:ascii="Times New Roman" w:eastAsia="Times New Roman" w:hAnsi="Times New Roman" w:cs="Times New Roman"/>
          <w:sz w:val="24"/>
        </w:rPr>
        <w:tab/>
      </w:r>
      <w:r w:rsidR="00FE7454" w:rsidRPr="00E556C6">
        <w:rPr>
          <w:rFonts w:ascii="Times New Roman" w:eastAsia="Times New Roman" w:hAnsi="Times New Roman" w:cs="Times New Roman"/>
          <w:sz w:val="24"/>
        </w:rPr>
        <w:tab/>
      </w:r>
      <w:proofErr w:type="spellStart"/>
      <w:r w:rsidR="00FE7454" w:rsidRPr="00E556C6">
        <w:rPr>
          <w:rFonts w:ascii="Times New Roman" w:eastAsia="Times New Roman" w:hAnsi="Times New Roman" w:cs="Times New Roman"/>
          <w:sz w:val="24"/>
        </w:rPr>
        <w:t>м.п</w:t>
      </w:r>
      <w:proofErr w:type="spellEnd"/>
      <w:r w:rsidR="00FE7454" w:rsidRPr="00E556C6">
        <w:rPr>
          <w:rFonts w:ascii="Times New Roman" w:eastAsia="Times New Roman" w:hAnsi="Times New Roman" w:cs="Times New Roman"/>
          <w:sz w:val="24"/>
        </w:rPr>
        <w:t xml:space="preserve">.                                                                                                                                             </w:t>
      </w:r>
    </w:p>
    <w:p w:rsidR="000A49F3" w:rsidRPr="00E556C6" w:rsidRDefault="000A49F3">
      <w:pPr>
        <w:spacing w:after="0"/>
        <w:rPr>
          <w:rFonts w:ascii="Times New Roman" w:eastAsia="Times New Roman" w:hAnsi="Times New Roman" w:cs="Times New Roman"/>
        </w:rPr>
      </w:pPr>
    </w:p>
    <w:p w:rsidR="000A49F3" w:rsidRPr="00E556C6" w:rsidRDefault="000A49F3">
      <w:pPr>
        <w:rPr>
          <w:rFonts w:ascii="Times New Roman" w:eastAsia="Times New Roman" w:hAnsi="Times New Roman" w:cs="Times New Roman"/>
        </w:rPr>
      </w:pPr>
    </w:p>
    <w:sectPr w:rsidR="000A49F3" w:rsidRPr="00E55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9F3"/>
    <w:rsid w:val="00021352"/>
    <w:rsid w:val="000A49F3"/>
    <w:rsid w:val="0013439F"/>
    <w:rsid w:val="00207DF9"/>
    <w:rsid w:val="00230D00"/>
    <w:rsid w:val="002704DB"/>
    <w:rsid w:val="00345FDD"/>
    <w:rsid w:val="00347F7A"/>
    <w:rsid w:val="00564C70"/>
    <w:rsid w:val="005F3E68"/>
    <w:rsid w:val="006525DB"/>
    <w:rsid w:val="007A1589"/>
    <w:rsid w:val="007E09A4"/>
    <w:rsid w:val="00833820"/>
    <w:rsid w:val="008A5C14"/>
    <w:rsid w:val="0095460C"/>
    <w:rsid w:val="009B294B"/>
    <w:rsid w:val="00A9608E"/>
    <w:rsid w:val="00AD5D50"/>
    <w:rsid w:val="00AE0492"/>
    <w:rsid w:val="00B4768A"/>
    <w:rsid w:val="00B748DF"/>
    <w:rsid w:val="00BE74A4"/>
    <w:rsid w:val="00CA7A52"/>
    <w:rsid w:val="00CA7A80"/>
    <w:rsid w:val="00CB4346"/>
    <w:rsid w:val="00E556C6"/>
    <w:rsid w:val="00EB3B91"/>
    <w:rsid w:val="00EB4787"/>
    <w:rsid w:val="00EF2FC7"/>
    <w:rsid w:val="00F02426"/>
    <w:rsid w:val="00FE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0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Chekin Vladimir</dc:creator>
  <cp:lastModifiedBy>Chekin Vladimir</cp:lastModifiedBy>
  <cp:revision>2</cp:revision>
  <cp:lastPrinted>2015-09-25T11:00:00Z</cp:lastPrinted>
  <dcterms:created xsi:type="dcterms:W3CDTF">2015-12-07T13:10:00Z</dcterms:created>
  <dcterms:modified xsi:type="dcterms:W3CDTF">2015-12-07T13:10:00Z</dcterms:modified>
</cp:coreProperties>
</file>